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0E2E5A">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F13DBC">
      <w:pPr>
        <w:pStyle w:val="Odstavecseseznamem"/>
        <w:numPr>
          <w:ilvl w:val="0"/>
          <w:numId w:val="20"/>
        </w:numPr>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02305D">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059F89D3" w14:textId="5477078B" w:rsidR="00C51832" w:rsidRDefault="00C51832" w:rsidP="0024457F">
      <w:pPr>
        <w:jc w:val="center"/>
        <w:rPr>
          <w:rFonts w:ascii="Calibri" w:hAnsi="Calibri" w:cs="Calibri"/>
          <w:sz w:val="22"/>
          <w:szCs w:val="22"/>
        </w:rPr>
      </w:pPr>
    </w:p>
    <w:p w14:paraId="7569398F" w14:textId="77777777" w:rsidR="00C51832" w:rsidRPr="004617FC" w:rsidRDefault="00C51832" w:rsidP="0024457F">
      <w:pPr>
        <w:jc w:val="center"/>
        <w:rPr>
          <w:rFonts w:ascii="Calibri" w:hAnsi="Calibri" w:cs="Calibri"/>
          <w:sz w:val="22"/>
          <w:szCs w:val="22"/>
        </w:rPr>
      </w:pPr>
    </w:p>
    <w:p w14:paraId="68B23BC5" w14:textId="5229E541" w:rsidR="0024457F" w:rsidRDefault="0024457F" w:rsidP="0024457F">
      <w:pPr>
        <w:jc w:val="center"/>
        <w:rPr>
          <w:ins w:id="0" w:author="Čížková Jaroslava (PKN-ZAK)" w:date="2020-12-27T20:37:00Z"/>
          <w:rFonts w:ascii="Calibri" w:hAnsi="Calibri" w:cs="Calibri"/>
          <w:sz w:val="22"/>
          <w:szCs w:val="22"/>
        </w:rPr>
      </w:pPr>
    </w:p>
    <w:p w14:paraId="18ABEDE1" w14:textId="2960EFE9" w:rsidR="0024457F" w:rsidRDefault="0024457F" w:rsidP="00DD641C">
      <w:pPr>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2473E4" w:rsidRPr="002473E4">
        <w:rPr>
          <w:rFonts w:ascii="Calibri" w:hAnsi="Calibri" w:cs="Arial"/>
          <w:b/>
          <w:bCs/>
          <w:sz w:val="22"/>
          <w:szCs w:val="22"/>
        </w:rPr>
        <w:t xml:space="preserve">Léčivý přípravek ATC skupiny </w:t>
      </w:r>
      <w:r w:rsidR="00FC29FE" w:rsidRPr="00FC29FE">
        <w:rPr>
          <w:rFonts w:ascii="Calibri" w:hAnsi="Calibri" w:cs="Calibri"/>
          <w:b/>
          <w:bCs/>
          <w:sz w:val="22"/>
          <w:szCs w:val="22"/>
        </w:rPr>
        <w:t>J05AP57 s účinnou látkou Glekaprevir a pibrentasvir</w:t>
      </w:r>
      <w:r w:rsidR="002473E4">
        <w:rPr>
          <w:rFonts w:ascii="Calibri" w:hAnsi="Calibri" w:cs="Arial"/>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3ABDB1A8"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FC29FE" w:rsidRPr="00FC29FE">
        <w:rPr>
          <w:rFonts w:ascii="Calibri" w:hAnsi="Calibri" w:cs="Calibri"/>
          <w:b/>
          <w:bCs/>
          <w:sz w:val="22"/>
          <w:szCs w:val="22"/>
        </w:rPr>
        <w:t xml:space="preserve">J05AP57 s účinnou látkou Glekaprevir a pibrentasvir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C51832">
      <w:pPr>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10EDF630"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2A0307">
        <w:rPr>
          <w:rFonts w:ascii="Calibri" w:hAnsi="Calibri"/>
          <w:szCs w:val="22"/>
        </w:rPr>
        <w:t>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1" w:name="_Hlk109636875"/>
      <w:r w:rsidR="00E70C67" w:rsidRPr="0030471B">
        <w:rPr>
          <w:rFonts w:ascii="Calibri" w:hAnsi="Calibri" w:cs="Calibri"/>
          <w:sz w:val="22"/>
          <w:szCs w:val="22"/>
        </w:rPr>
        <w:t>na základě dílčích objednávek vystavených kupujícím,</w:t>
      </w:r>
      <w:bookmarkEnd w:id="1"/>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164084F3"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bookmarkStart w:id="2" w:name="_Hlk109636900"/>
      <w:r w:rsidR="00E70C67" w:rsidRPr="0030471B">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48D2710C" w:rsidR="00A6648D" w:rsidRDefault="00A6648D" w:rsidP="005E0F36">
      <w:pPr>
        <w:jc w:val="both"/>
        <w:rPr>
          <w:rFonts w:ascii="Calibri" w:hAnsi="Calibri" w:cs="Calibri"/>
          <w:iCs/>
          <w:sz w:val="22"/>
          <w:szCs w:val="22"/>
        </w:rPr>
      </w:pPr>
    </w:p>
    <w:p w14:paraId="4C47ACC1" w14:textId="77777777" w:rsidR="0002305D" w:rsidRPr="004617FC" w:rsidRDefault="0002305D"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3C06DBC3"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8B34BE">
        <w:rPr>
          <w:rFonts w:ascii="Calibri" w:hAnsi="Calibri" w:cs="Times New Roman"/>
          <w:szCs w:val="22"/>
        </w:rPr>
        <w:t>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3407C88A"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11DA2FDC"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53672BB2"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793485" w:rsidRPr="006D2F7E">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793485">
        <w:rPr>
          <w:rFonts w:ascii="Calibri" w:hAnsi="Calibri" w:cs="Calibri"/>
          <w:sz w:val="22"/>
          <w:szCs w:val="22"/>
        </w:rPr>
        <w:t xml:space="preserve"> Adresa slouží výhradně pro potřeby fakturace.</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w:t>
      </w:r>
      <w:r w:rsidRPr="004617FC">
        <w:rPr>
          <w:rFonts w:ascii="Calibri" w:hAnsi="Calibri" w:cs="Calibri"/>
          <w:sz w:val="22"/>
          <w:szCs w:val="22"/>
        </w:rPr>
        <w:lastRenderedPageBreak/>
        <w:t xml:space="preserve">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595B9068"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vadného zboží ve lhůtě </w:t>
      </w:r>
      <w:r w:rsidR="006203D5" w:rsidRPr="00493714">
        <w:rPr>
          <w:rFonts w:ascii="Calibri" w:hAnsi="Calibri" w:cs="Calibri"/>
          <w:sz w:val="22"/>
          <w:szCs w:val="22"/>
        </w:rPr>
        <w:t>v pracovních dnech</w:t>
      </w:r>
      <w:r w:rsidRPr="00493714">
        <w:rPr>
          <w:rFonts w:ascii="Calibri" w:hAnsi="Calibri" w:cs="Calibri"/>
          <w:sz w:val="22"/>
          <w:szCs w:val="22"/>
        </w:rPr>
        <w:t xml:space="preserve"> </w:t>
      </w:r>
      <w:r w:rsidRPr="004617FC">
        <w:rPr>
          <w:rFonts w:ascii="Calibri" w:hAnsi="Calibri" w:cs="Calibri"/>
          <w:sz w:val="22"/>
          <w:szCs w:val="22"/>
        </w:rPr>
        <w:t xml:space="preserve">do 24 hodin od nahlášení vad zboží kupujícím prodávajícímu </w:t>
      </w:r>
      <w:r w:rsidR="00793485" w:rsidRPr="00793485">
        <w:rPr>
          <w:rFonts w:ascii="Calibri" w:hAnsi="Calibri" w:cs="Calibri"/>
          <w:sz w:val="22"/>
          <w:szCs w:val="22"/>
        </w:rPr>
        <w:t xml:space="preserve">písemně </w:t>
      </w:r>
      <w:r w:rsidR="00793485">
        <w:rPr>
          <w:rFonts w:ascii="Calibri" w:hAnsi="Calibri" w:cs="Calibri"/>
          <w:sz w:val="22"/>
          <w:szCs w:val="22"/>
        </w:rPr>
        <w:t xml:space="preserve">nebo </w:t>
      </w:r>
      <w:r w:rsidRPr="004617FC">
        <w:rPr>
          <w:rFonts w:ascii="Calibri" w:hAnsi="Calibri" w:cs="Calibri"/>
          <w:sz w:val="22"/>
          <w:szCs w:val="22"/>
        </w:rPr>
        <w:t xml:space="preserve">telefonicky.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3F4445F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6BF9BAE0"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 xml:space="preserve">V případě prodlení prodávajícího </w:t>
      </w:r>
      <w:r w:rsidR="00AD6A22" w:rsidRPr="00AD6A22">
        <w:rPr>
          <w:rFonts w:ascii="Calibri" w:hAnsi="Calibri" w:cs="Calibri"/>
          <w:sz w:val="22"/>
          <w:szCs w:val="22"/>
        </w:rPr>
        <w:t xml:space="preserve">s nástupem k řešení reklamace </w:t>
      </w:r>
      <w:r w:rsidR="00AD6A22">
        <w:rPr>
          <w:rFonts w:ascii="Calibri" w:hAnsi="Calibri" w:cs="Calibri"/>
          <w:sz w:val="22"/>
          <w:szCs w:val="22"/>
        </w:rPr>
        <w:t xml:space="preserve">vadného zboží </w:t>
      </w:r>
      <w:r w:rsidR="00C77162" w:rsidRPr="004617FC">
        <w:rPr>
          <w:rFonts w:ascii="Calibri" w:hAnsi="Calibri" w:cs="Calibri"/>
          <w:sz w:val="22"/>
          <w:szCs w:val="22"/>
        </w:rPr>
        <w:t xml:space="preserve">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AD6A22" w:rsidRPr="00AD6A22">
        <w:rPr>
          <w:rFonts w:ascii="Calibri" w:hAnsi="Calibri" w:cs="Calibri"/>
          <w:sz w:val="22"/>
          <w:szCs w:val="22"/>
        </w:rPr>
        <w:t>vadného zboží a započatý den prodlení až do úplného odstranění vady</w:t>
      </w:r>
      <w:r w:rsidR="00C77162" w:rsidRPr="004617FC">
        <w:rPr>
          <w:rFonts w:ascii="Calibri" w:hAnsi="Calibri" w:cs="Calibri"/>
          <w:sz w:val="22"/>
          <w:szCs w:val="22"/>
        </w:rPr>
        <w:t>.</w:t>
      </w:r>
    </w:p>
    <w:p w14:paraId="4E97D5E6" w14:textId="2A308C37"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4DF16C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3DBB48C7" w:rsidR="009F4906" w:rsidRPr="004617FC" w:rsidRDefault="00406109" w:rsidP="00345638">
      <w:pPr>
        <w:pStyle w:val="Odstavecseseznamem"/>
        <w:numPr>
          <w:ilvl w:val="0"/>
          <w:numId w:val="13"/>
        </w:numPr>
        <w:ind w:left="1134" w:hanging="283"/>
        <w:jc w:val="both"/>
        <w:rPr>
          <w:rFonts w:ascii="Calibri" w:hAnsi="Calibri" w:cs="Calibri"/>
          <w:szCs w:val="22"/>
        </w:rPr>
      </w:pPr>
      <w:r w:rsidRPr="00406109">
        <w:rPr>
          <w:rFonts w:ascii="Calibri" w:hAnsi="Calibri" w:cs="Calibri"/>
          <w:szCs w:val="22"/>
        </w:rPr>
        <w:t>jestliže je prodávající v prodlení s nástupem k řešení reklamace vadného zboží ve lhůtě dle čl. 7.4 této smlouvy delší než 3 pracovní dny.</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C51832">
      <w:pPr>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Pr="004617FC" w:rsidRDefault="00C51832"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C51832">
      <w:headerReference w:type="default" r:id="rId9"/>
      <w:footerReference w:type="default" r:id="rId10"/>
      <w:pgSz w:w="11906" w:h="16838"/>
      <w:pgMar w:top="1361"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3"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4"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0"/>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305D"/>
    <w:rsid w:val="00031EBF"/>
    <w:rsid w:val="0003215D"/>
    <w:rsid w:val="0003476A"/>
    <w:rsid w:val="00035495"/>
    <w:rsid w:val="00047C2D"/>
    <w:rsid w:val="00054942"/>
    <w:rsid w:val="00074CC0"/>
    <w:rsid w:val="00076408"/>
    <w:rsid w:val="00091376"/>
    <w:rsid w:val="00096DC0"/>
    <w:rsid w:val="000A2A80"/>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473E4"/>
    <w:rsid w:val="00253009"/>
    <w:rsid w:val="002610E5"/>
    <w:rsid w:val="002773A8"/>
    <w:rsid w:val="00280BF4"/>
    <w:rsid w:val="00292BB6"/>
    <w:rsid w:val="0029689E"/>
    <w:rsid w:val="00296D0F"/>
    <w:rsid w:val="002A0307"/>
    <w:rsid w:val="002A13E7"/>
    <w:rsid w:val="002B0BFC"/>
    <w:rsid w:val="002B1D08"/>
    <w:rsid w:val="002B6872"/>
    <w:rsid w:val="002C7B5A"/>
    <w:rsid w:val="002E016F"/>
    <w:rsid w:val="003039ED"/>
    <w:rsid w:val="0030471B"/>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06109"/>
    <w:rsid w:val="0041467B"/>
    <w:rsid w:val="0041752E"/>
    <w:rsid w:val="00433124"/>
    <w:rsid w:val="00435229"/>
    <w:rsid w:val="00451BF0"/>
    <w:rsid w:val="00451D4D"/>
    <w:rsid w:val="00452385"/>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674B9"/>
    <w:rsid w:val="0058153E"/>
    <w:rsid w:val="005920BC"/>
    <w:rsid w:val="005939C0"/>
    <w:rsid w:val="005A4EDB"/>
    <w:rsid w:val="005A56A6"/>
    <w:rsid w:val="005B26ED"/>
    <w:rsid w:val="005D02F6"/>
    <w:rsid w:val="005E0F36"/>
    <w:rsid w:val="005F38F7"/>
    <w:rsid w:val="00611F02"/>
    <w:rsid w:val="006203D5"/>
    <w:rsid w:val="006220DA"/>
    <w:rsid w:val="00632931"/>
    <w:rsid w:val="00645BB4"/>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2BA"/>
    <w:rsid w:val="006E4771"/>
    <w:rsid w:val="006F788D"/>
    <w:rsid w:val="007247D4"/>
    <w:rsid w:val="00724DD2"/>
    <w:rsid w:val="007460F2"/>
    <w:rsid w:val="00762523"/>
    <w:rsid w:val="00766540"/>
    <w:rsid w:val="00784765"/>
    <w:rsid w:val="00787886"/>
    <w:rsid w:val="00793485"/>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565EF"/>
    <w:rsid w:val="008637B6"/>
    <w:rsid w:val="008675E1"/>
    <w:rsid w:val="00891F4B"/>
    <w:rsid w:val="008B2EB1"/>
    <w:rsid w:val="008B34BE"/>
    <w:rsid w:val="008B7448"/>
    <w:rsid w:val="008D30AB"/>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989"/>
    <w:rsid w:val="009B7599"/>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67959"/>
    <w:rsid w:val="00A710B6"/>
    <w:rsid w:val="00A96A4F"/>
    <w:rsid w:val="00AA5D7B"/>
    <w:rsid w:val="00AA7707"/>
    <w:rsid w:val="00AC1CA0"/>
    <w:rsid w:val="00AD38CB"/>
    <w:rsid w:val="00AD6A22"/>
    <w:rsid w:val="00AE4FC2"/>
    <w:rsid w:val="00B07760"/>
    <w:rsid w:val="00B27F6E"/>
    <w:rsid w:val="00B33D87"/>
    <w:rsid w:val="00B50C12"/>
    <w:rsid w:val="00B52085"/>
    <w:rsid w:val="00B52E0B"/>
    <w:rsid w:val="00B7377A"/>
    <w:rsid w:val="00B8223A"/>
    <w:rsid w:val="00BA12C2"/>
    <w:rsid w:val="00BA57EC"/>
    <w:rsid w:val="00BB3965"/>
    <w:rsid w:val="00BB6BA8"/>
    <w:rsid w:val="00BC054F"/>
    <w:rsid w:val="00BD127F"/>
    <w:rsid w:val="00BD15CD"/>
    <w:rsid w:val="00BE4A74"/>
    <w:rsid w:val="00BE64AC"/>
    <w:rsid w:val="00C161A7"/>
    <w:rsid w:val="00C21D94"/>
    <w:rsid w:val="00C33878"/>
    <w:rsid w:val="00C46220"/>
    <w:rsid w:val="00C466D1"/>
    <w:rsid w:val="00C51832"/>
    <w:rsid w:val="00C5256A"/>
    <w:rsid w:val="00C546CB"/>
    <w:rsid w:val="00C64C60"/>
    <w:rsid w:val="00C77162"/>
    <w:rsid w:val="00C82102"/>
    <w:rsid w:val="00C822F1"/>
    <w:rsid w:val="00CA21CF"/>
    <w:rsid w:val="00CA27B1"/>
    <w:rsid w:val="00CA6E9E"/>
    <w:rsid w:val="00CC4A8C"/>
    <w:rsid w:val="00CD171D"/>
    <w:rsid w:val="00CE750D"/>
    <w:rsid w:val="00CE7A24"/>
    <w:rsid w:val="00CF2196"/>
    <w:rsid w:val="00CF64F6"/>
    <w:rsid w:val="00D041C7"/>
    <w:rsid w:val="00D07CAD"/>
    <w:rsid w:val="00D24282"/>
    <w:rsid w:val="00D325DC"/>
    <w:rsid w:val="00D332BF"/>
    <w:rsid w:val="00D366B7"/>
    <w:rsid w:val="00D51DFE"/>
    <w:rsid w:val="00D53BCC"/>
    <w:rsid w:val="00D66BCF"/>
    <w:rsid w:val="00D67A3D"/>
    <w:rsid w:val="00D91251"/>
    <w:rsid w:val="00D96513"/>
    <w:rsid w:val="00DD1CE0"/>
    <w:rsid w:val="00DD641C"/>
    <w:rsid w:val="00DD782B"/>
    <w:rsid w:val="00DE3207"/>
    <w:rsid w:val="00DE38CA"/>
    <w:rsid w:val="00E04AA8"/>
    <w:rsid w:val="00E1269F"/>
    <w:rsid w:val="00E16C66"/>
    <w:rsid w:val="00E174BC"/>
    <w:rsid w:val="00E21566"/>
    <w:rsid w:val="00E37F4D"/>
    <w:rsid w:val="00E4278A"/>
    <w:rsid w:val="00E50C8E"/>
    <w:rsid w:val="00E512B0"/>
    <w:rsid w:val="00E51AB2"/>
    <w:rsid w:val="00E52F12"/>
    <w:rsid w:val="00E70C67"/>
    <w:rsid w:val="00E81ADB"/>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29FE"/>
    <w:rsid w:val="00FC5374"/>
    <w:rsid w:val="00FD3C6A"/>
    <w:rsid w:val="00FD4231"/>
    <w:rsid w:val="00FE062E"/>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7934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526</TotalTime>
  <Pages>8</Pages>
  <Words>3196</Words>
  <Characters>18857</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59</cp:revision>
  <cp:lastPrinted>2018-05-18T08:11:00Z</cp:lastPrinted>
  <dcterms:created xsi:type="dcterms:W3CDTF">2020-12-12T19:09:00Z</dcterms:created>
  <dcterms:modified xsi:type="dcterms:W3CDTF">2023-06-01T04:29:00Z</dcterms:modified>
</cp:coreProperties>
</file>